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88" w:rsidRPr="004E5E51" w:rsidRDefault="00610B2A" w:rsidP="001C5788">
      <w:pPr>
        <w:pStyle w:val="indent"/>
        <w:ind w:left="-540"/>
        <w:rPr>
          <w:b/>
          <w:color w:val="000000"/>
        </w:rPr>
      </w:pPr>
      <w:r>
        <w:rPr>
          <w:b/>
          <w:u w:val="single"/>
        </w:rPr>
        <w:t>Mathematics Depth of Knowledge Levels – ANSWER KEY</w:t>
      </w:r>
    </w:p>
    <w:p w:rsidR="001C5788" w:rsidRPr="004E5E51" w:rsidRDefault="001C5788" w:rsidP="001C5788">
      <w:pPr>
        <w:ind w:left="-540"/>
        <w:rPr>
          <w:b/>
        </w:rPr>
      </w:pPr>
    </w:p>
    <w:p w:rsidR="001C5788" w:rsidRPr="004E5E51" w:rsidRDefault="001C5788" w:rsidP="001C5788">
      <w:pPr>
        <w:ind w:left="-540"/>
        <w:rPr>
          <w:b/>
        </w:rPr>
      </w:pPr>
      <w:r w:rsidRPr="004E5E51">
        <w:rPr>
          <w:b/>
        </w:rPr>
        <w:t>Grade 4</w:t>
      </w:r>
      <w:ins w:id="0" w:author="margaret h. powell" w:date="2005-02-14T08:34:00Z">
        <w:r w:rsidRPr="004E5E51">
          <w:rPr>
            <w:b/>
          </w:rPr>
          <w:t xml:space="preserve"> Items</w:t>
        </w:r>
      </w:ins>
      <w:r w:rsidRPr="004E5E51">
        <w:rPr>
          <w:b/>
        </w:rPr>
        <w:t>:</w:t>
      </w:r>
    </w:p>
    <w:p w:rsidR="001C5788" w:rsidRDefault="001C5788" w:rsidP="001C5788">
      <w:pPr>
        <w:ind w:left="-540"/>
      </w:pPr>
    </w:p>
    <w:p w:rsidR="001C5788" w:rsidRDefault="001C5788" w:rsidP="001C5788">
      <w:pPr>
        <w:ind w:left="-540" w:right="-720"/>
      </w:pPr>
      <w:proofErr w:type="gramStart"/>
      <w:r>
        <w:t>1)</w:t>
      </w:r>
      <w:r>
        <w:tab/>
      </w:r>
      <w:r>
        <w:rPr>
          <w:u w:val="single"/>
        </w:rPr>
        <w:t>Level 2</w:t>
      </w:r>
      <w:r>
        <w:t>.</w:t>
      </w:r>
      <w:proofErr w:type="gramEnd"/>
      <w:r>
        <w:t xml:space="preserve">  The choices offered indicate that this item is intended to </w:t>
      </w:r>
      <w:ins w:id="1" w:author="margaret h. powell" w:date="2005-02-23T10:16:00Z">
        <w:r>
          <w:t xml:space="preserve">identify </w:t>
        </w:r>
      </w:ins>
      <w:del w:id="2" w:author="margaret h. powell" w:date="2005-02-23T10:16:00Z">
        <w:r>
          <w:delText xml:space="preserve">catch </w:delText>
        </w:r>
      </w:del>
      <w:del w:id="3" w:author="margaret h. powell" w:date="2005-02-04T09:39:00Z">
        <w:r>
          <w:delText>kids</w:delText>
        </w:r>
      </w:del>
      <w:ins w:id="4" w:author="margaret h. powell" w:date="2005-02-04T09:39:00Z">
        <w:r>
          <w:t>students</w:t>
        </w:r>
      </w:ins>
      <w:r>
        <w:t xml:space="preserve"> who would simply subtract 9 minus 1 to get an 8. </w:t>
      </w:r>
      <w:del w:id="5" w:author="margaret h. powell" w:date="2005-02-04T09:39:00Z">
        <w:r>
          <w:delText xml:space="preserve"> </w:delText>
        </w:r>
      </w:del>
      <w:r>
        <w:t xml:space="preserve">More than one step is required here.  The students must first recognize the difference between a.m. and p.m. and make some decisions about how to make this into a subtraction problem, </w:t>
      </w:r>
      <w:proofErr w:type="gramStart"/>
      <w:r>
        <w:t>then</w:t>
      </w:r>
      <w:proofErr w:type="gramEnd"/>
      <w:r>
        <w:t xml:space="preserve"> do the subtraction.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2)</w:t>
      </w:r>
      <w:r>
        <w:tab/>
      </w:r>
      <w:r>
        <w:rPr>
          <w:u w:val="single"/>
        </w:rPr>
        <w:t>Level 4</w:t>
      </w:r>
      <w:r>
        <w:t xml:space="preserve">.  This is a complex open-ended problem requiring students “to make several connections and apply one approach among many.” </w:t>
      </w:r>
      <w:del w:id="6" w:author="margaret h. powell" w:date="2005-02-04T09:40:00Z">
        <w:r>
          <w:delText xml:space="preserve"> </w:delText>
        </w:r>
      </w:del>
      <w:r>
        <w:t xml:space="preserve">It requires the students to plan and organize, and to weigh solutions based on different kinds of criteria. </w:t>
      </w:r>
      <w:del w:id="7" w:author="margaret h. powell" w:date="2005-02-04T09:40:00Z">
        <w:r>
          <w:delText xml:space="preserve"> </w:delText>
        </w:r>
      </w:del>
      <w:r>
        <w:t>Students should be allowed at least 20 minutes for this problem, which is an extended period of time for a test item.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3)</w:t>
      </w:r>
      <w:r>
        <w:tab/>
      </w:r>
      <w:r>
        <w:rPr>
          <w:u w:val="single"/>
        </w:rPr>
        <w:t>Level 1</w:t>
      </w:r>
      <w:r>
        <w:t>.  Students only need to be able to recognize even numbers.</w:t>
      </w:r>
    </w:p>
    <w:p w:rsidR="001C5788" w:rsidRDefault="001C5788" w:rsidP="001C5788">
      <w:pPr>
        <w:pStyle w:val="NormalWeb"/>
        <w:spacing w:before="0" w:beforeAutospacing="0" w:after="0" w:afterAutospacing="0"/>
        <w:ind w:left="-540" w:right="-720"/>
      </w:pPr>
    </w:p>
    <w:p w:rsidR="001C5788" w:rsidRDefault="001C5788" w:rsidP="001C5788">
      <w:pPr>
        <w:ind w:left="-540" w:right="-720"/>
      </w:pPr>
      <w:r>
        <w:t>4)</w:t>
      </w:r>
      <w:r>
        <w:tab/>
      </w:r>
      <w:r>
        <w:rPr>
          <w:u w:val="single"/>
        </w:rPr>
        <w:t>Level 3</w:t>
      </w:r>
      <w:r>
        <w:t xml:space="preserve">. </w:t>
      </w:r>
      <w:r>
        <w:rPr>
          <w:sz w:val="20"/>
          <w:szCs w:val="20"/>
        </w:rPr>
        <w:t> </w:t>
      </w:r>
      <w:r>
        <w:t xml:space="preserve">“An activity that has more than one possible answer and requires students to justify the response they give would most likely be a Level 3.” </w:t>
      </w:r>
      <w:del w:id="8" w:author="margaret h. powell" w:date="2005-02-14T08:34:00Z">
        <w:r>
          <w:delText xml:space="preserve"> </w:delText>
        </w:r>
      </w:del>
      <w:r>
        <w:t>Since there are multiple possible approaches to this problem, the student must make strategic decisions about how to proceed, which is more cognitively complex than simply applying a set procedure or skill.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5)</w:t>
      </w:r>
      <w:r>
        <w:tab/>
      </w:r>
      <w:r>
        <w:rPr>
          <w:u w:val="single"/>
        </w:rPr>
        <w:t>Level 1</w:t>
      </w:r>
      <w:r>
        <w:t xml:space="preserve">. </w:t>
      </w:r>
      <w:ins w:id="9" w:author="margaret h. powell" w:date="2005-07-14T08:22:00Z">
        <w:r>
          <w:t xml:space="preserve"> </w:t>
        </w:r>
      </w:ins>
      <w:del w:id="10" w:author="margaret h. powell" w:date="2005-02-04T09:44:00Z">
        <w:r>
          <w:delText xml:space="preserve"> </w:delText>
        </w:r>
      </w:del>
      <w:r>
        <w:t xml:space="preserve">This measurement item requires no analysis of the map itself, since the route in question is a straight line. </w:t>
      </w:r>
      <w:del w:id="11" w:author="margaret h. powell" w:date="2005-02-04T09:42:00Z">
        <w:r>
          <w:delText xml:space="preserve"> </w:delText>
        </w:r>
      </w:del>
      <w:r>
        <w:t>If the line w</w:t>
      </w:r>
      <w:del w:id="12" w:author="margaret h. powell" w:date="2005-07-14T08:16:00Z">
        <w:r>
          <w:delText>as</w:delText>
        </w:r>
      </w:del>
      <w:ins w:id="13" w:author="margaret h. powell" w:date="2005-07-14T08:16:00Z">
        <w:r>
          <w:t>ere</w:t>
        </w:r>
      </w:ins>
      <w:r>
        <w:t xml:space="preserve"> not straight, </w:t>
      </w:r>
      <w:del w:id="14" w:author="margaret h. powell" w:date="2005-07-14T08:16:00Z">
        <w:r>
          <w:delText xml:space="preserve">then </w:delText>
        </w:r>
      </w:del>
      <w:r>
        <w:t xml:space="preserve">this item would require estimation and perhaps even calculation, making it </w:t>
      </w:r>
      <w:del w:id="15" w:author="margaret h. powell" w:date="2005-02-04T09:42:00Z">
        <w:r>
          <w:delText>l</w:delText>
        </w:r>
      </w:del>
      <w:ins w:id="16" w:author="margaret h. powell" w:date="2005-02-04T09:42:00Z">
        <w:r>
          <w:t>L</w:t>
        </w:r>
      </w:ins>
      <w:r>
        <w:t>evel 2 or 3.</w:t>
      </w:r>
    </w:p>
    <w:p w:rsidR="001C5788" w:rsidRDefault="001C5788" w:rsidP="001C5788">
      <w:pPr>
        <w:ind w:left="-540" w:right="-720"/>
      </w:pPr>
    </w:p>
    <w:p w:rsidR="001C5788" w:rsidRPr="004E5E51" w:rsidRDefault="001C5788" w:rsidP="001C5788">
      <w:pPr>
        <w:ind w:left="-540" w:right="-720"/>
        <w:rPr>
          <w:b/>
        </w:rPr>
      </w:pPr>
      <w:r w:rsidRPr="004E5E51">
        <w:rPr>
          <w:b/>
        </w:rPr>
        <w:t xml:space="preserve">Grade 8 </w:t>
      </w:r>
      <w:del w:id="17" w:author="margaret h. powell" w:date="2005-02-04T09:44:00Z">
        <w:r w:rsidRPr="004E5E51">
          <w:rPr>
            <w:b/>
          </w:rPr>
          <w:delText>i</w:delText>
        </w:r>
      </w:del>
      <w:ins w:id="18" w:author="margaret h. powell" w:date="2005-02-04T09:44:00Z">
        <w:r w:rsidRPr="004E5E51">
          <w:rPr>
            <w:b/>
          </w:rPr>
          <w:t>I</w:t>
        </w:r>
      </w:ins>
      <w:r w:rsidRPr="004E5E51">
        <w:rPr>
          <w:b/>
        </w:rPr>
        <w:t>tems: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6)</w:t>
      </w:r>
      <w:r>
        <w:tab/>
      </w:r>
      <w:r>
        <w:rPr>
          <w:u w:val="single"/>
        </w:rPr>
        <w:t>Level 1</w:t>
      </w:r>
      <w:r>
        <w:t>.  The first thing to not</w:t>
      </w:r>
      <w:del w:id="19" w:author="margaret h. powell" w:date="2005-02-14T08:35:00Z">
        <w:r>
          <w:delText>ic</w:delText>
        </w:r>
      </w:del>
      <w:r>
        <w:t xml:space="preserve">e is that this is not really a geometry item. </w:t>
      </w:r>
      <w:del w:id="20" w:author="margaret h. powell" w:date="2005-02-04T09:44:00Z">
        <w:r>
          <w:delText xml:space="preserve"> </w:delText>
        </w:r>
      </w:del>
      <w:r>
        <w:t xml:space="preserve">Rather, it simply requires students to notice an easy, routine pattern. </w:t>
      </w:r>
      <w:del w:id="21" w:author="margaret h. powell" w:date="2005-02-04T09:44:00Z">
        <w:r>
          <w:delText xml:space="preserve"> </w:delText>
        </w:r>
      </w:del>
      <w:r>
        <w:t>DOK levels are difficult to assign for many pattern</w:t>
      </w:r>
      <w:del w:id="22" w:author="margaret h. powell" w:date="2005-02-04T09:44:00Z">
        <w:r>
          <w:delText xml:space="preserve"> </w:delText>
        </w:r>
      </w:del>
      <w:ins w:id="23" w:author="margaret h. powell" w:date="2005-02-04T09:44:00Z">
        <w:r>
          <w:t>-</w:t>
        </w:r>
      </w:ins>
      <w:r>
        <w:t xml:space="preserve">recognition problems, because they depend on how routine the pattern is. </w:t>
      </w:r>
      <w:del w:id="24" w:author="margaret h. powell" w:date="2005-02-04T09:45:00Z">
        <w:r>
          <w:delText xml:space="preserve"> </w:delText>
        </w:r>
      </w:del>
      <w:r>
        <w:t xml:space="preserve">This particular pattern is immediately recognizable and requires no processing, but a more complex pattern could make this </w:t>
      </w:r>
      <w:ins w:id="25" w:author="margaret h. powell" w:date="2005-07-14T08:17:00Z">
        <w:r>
          <w:t xml:space="preserve">a </w:t>
        </w:r>
      </w:ins>
      <w:del w:id="26" w:author="margaret h. powell" w:date="2005-07-14T08:17:00Z">
        <w:r>
          <w:delText xml:space="preserve">item </w:delText>
        </w:r>
      </w:del>
      <w:del w:id="27" w:author="margaret h. powell" w:date="2005-02-04T09:45:00Z">
        <w:r>
          <w:delText>l</w:delText>
        </w:r>
      </w:del>
      <w:ins w:id="28" w:author="margaret h. powell" w:date="2005-02-04T09:45:00Z">
        <w:r>
          <w:t>L</w:t>
        </w:r>
      </w:ins>
      <w:r>
        <w:t xml:space="preserve">evel 2 or even </w:t>
      </w:r>
      <w:ins w:id="29" w:author="margaret h. powell" w:date="2005-02-14T08:35:00Z">
        <w:r>
          <w:t xml:space="preserve">Level </w:t>
        </w:r>
      </w:ins>
      <w:r>
        <w:t>3</w:t>
      </w:r>
      <w:ins w:id="30" w:author="margaret h. powell" w:date="2005-07-14T08:17:00Z">
        <w:r>
          <w:t xml:space="preserve"> item</w:t>
        </w:r>
      </w:ins>
      <w:r>
        <w:t>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7)</w:t>
      </w:r>
      <w:r>
        <w:tab/>
      </w:r>
      <w:r>
        <w:rPr>
          <w:u w:val="single"/>
        </w:rPr>
        <w:t>Level 2</w:t>
      </w:r>
      <w:r>
        <w:t>.  This item is included in order to contrast it with the previous</w:t>
      </w:r>
      <w:ins w:id="31" w:author="margaret h. powell" w:date="2005-07-14T08:17:00Z">
        <w:r>
          <w:t xml:space="preserve"> </w:t>
        </w:r>
      </w:ins>
      <w:del w:id="32" w:author="margaret h. powell" w:date="2005-07-14T08:17:00Z">
        <w:r>
          <w:delText xml:space="preserve"> one</w:delText>
        </w:r>
      </w:del>
      <w:ins w:id="33" w:author="margaret h. powell" w:date="2005-07-14T08:17:00Z">
        <w:r>
          <w:t>item</w:t>
        </w:r>
      </w:ins>
      <w:r>
        <w:t xml:space="preserve">. </w:t>
      </w:r>
      <w:del w:id="34" w:author="margaret h. powell" w:date="2005-02-14T08:35:00Z">
        <w:r>
          <w:delText xml:space="preserve"> </w:delText>
        </w:r>
      </w:del>
      <w:del w:id="35" w:author="margaret h. powell" w:date="2005-02-14T08:36:00Z">
        <w:r>
          <w:delText>This is also</w:delText>
        </w:r>
      </w:del>
      <w:r>
        <w:t xml:space="preserve"> </w:t>
      </w:r>
      <w:ins w:id="36" w:author="margaret h. powell" w:date="2005-02-14T08:36:00Z">
        <w:r>
          <w:t>P</w:t>
        </w:r>
      </w:ins>
      <w:del w:id="37" w:author="margaret h. powell" w:date="2005-02-14T08:36:00Z">
        <w:r>
          <w:delText>p</w:delText>
        </w:r>
      </w:del>
      <w:r>
        <w:t>attern recognition</w:t>
      </w:r>
      <w:ins w:id="38" w:author="margaret h. powell" w:date="2005-02-14T08:36:00Z">
        <w:r>
          <w:t xml:space="preserve"> is required</w:t>
        </w:r>
      </w:ins>
      <w:r>
        <w:t xml:space="preserve">, but the non-routine nature of this pattern brings </w:t>
      </w:r>
      <w:proofErr w:type="gramStart"/>
      <w:r>
        <w:t>th</w:t>
      </w:r>
      <w:proofErr w:type="gramEnd"/>
      <w:del w:id="39" w:author="margaret h. powell" w:date="2005-07-14T08:18:00Z">
        <w:r>
          <w:delText>is</w:delText>
        </w:r>
      </w:del>
      <w:ins w:id="40" w:author="margaret h. powell" w:date="2005-07-14T08:18:00Z">
        <w:r>
          <w:t>e item</w:t>
        </w:r>
      </w:ins>
      <w:r>
        <w:t xml:space="preserve"> up to a higher DOK level.</w:t>
      </w:r>
      <w:del w:id="41" w:author="margaret h. powell" w:date="2005-02-04T09:45:00Z">
        <w:r>
          <w:delText xml:space="preserve"> </w:delText>
        </w:r>
      </w:del>
      <w:r>
        <w:t xml:space="preserve"> Some analysis and generalization is required in order to understand</w:t>
      </w:r>
      <w:del w:id="42" w:author="margaret h. powell" w:date="2005-02-14T08:36:00Z">
        <w:r>
          <w:delText>ing</w:delText>
        </w:r>
      </w:del>
      <w:r>
        <w:t xml:space="preserve"> and extend this pattern.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8)</w:t>
      </w:r>
      <w:r>
        <w:tab/>
      </w:r>
      <w:r>
        <w:rPr>
          <w:u w:val="single"/>
        </w:rPr>
        <w:t>Level 2</w:t>
      </w:r>
      <w:r>
        <w:t xml:space="preserve">. </w:t>
      </w:r>
      <w:ins w:id="43" w:author="margaret h. powell" w:date="2005-07-14T08:23:00Z">
        <w:r>
          <w:t xml:space="preserve"> </w:t>
        </w:r>
      </w:ins>
      <w:del w:id="44" w:author="margaret h. powell" w:date="2005-02-04T09:45:00Z">
        <w:r>
          <w:delText xml:space="preserve"> </w:delText>
        </w:r>
      </w:del>
      <w:r>
        <w:t xml:space="preserve">There are a number of different concepts and procedures that can be used for this problem, rather than </w:t>
      </w:r>
      <w:del w:id="45" w:author="margaret h. powell" w:date="2005-07-14T08:18:00Z">
        <w:r>
          <w:delText>just one</w:delText>
        </w:r>
      </w:del>
      <w:ins w:id="46" w:author="margaret h. powell" w:date="2005-07-14T08:18:00Z">
        <w:r>
          <w:t>an</w:t>
        </w:r>
      </w:ins>
      <w:r>
        <w:t xml:space="preserve"> obvious, simple one. </w:t>
      </w:r>
      <w:del w:id="47" w:author="margaret h. powell" w:date="2005-02-04T09:45:00Z">
        <w:r>
          <w:delText xml:space="preserve"> </w:delText>
        </w:r>
      </w:del>
      <w:r>
        <w:t xml:space="preserve">Students must not only be able to </w:t>
      </w:r>
      <w:r>
        <w:rPr>
          <w:i/>
        </w:rPr>
        <w:t>identify</w:t>
      </w:r>
      <w:r>
        <w:t xml:space="preserve"> different representations of rational numbers (</w:t>
      </w:r>
      <w:del w:id="48" w:author="margaret h. powell" w:date="2005-02-04T09:45:00Z">
        <w:r>
          <w:delText>l</w:delText>
        </w:r>
      </w:del>
      <w:ins w:id="49" w:author="margaret h. powell" w:date="2005-02-04T09:45:00Z">
        <w:r>
          <w:t>L</w:t>
        </w:r>
      </w:ins>
      <w:r>
        <w:t xml:space="preserve">evel 1), but also to </w:t>
      </w:r>
      <w:r>
        <w:rPr>
          <w:i/>
        </w:rPr>
        <w:t>manipulate</w:t>
      </w:r>
      <w:r>
        <w:t xml:space="preserve"> and </w:t>
      </w:r>
      <w:r>
        <w:rPr>
          <w:i/>
        </w:rPr>
        <w:t>compare</w:t>
      </w:r>
      <w:r>
        <w:t xml:space="preserve"> these representations (</w:t>
      </w:r>
      <w:del w:id="50" w:author="margaret h. powell" w:date="2005-02-04T09:46:00Z">
        <w:r>
          <w:delText>l</w:delText>
        </w:r>
      </w:del>
      <w:ins w:id="51" w:author="margaret h. powell" w:date="2005-02-04T09:46:00Z">
        <w:r>
          <w:t>L</w:t>
        </w:r>
      </w:ins>
      <w:r>
        <w:t xml:space="preserve">evel 2). </w:t>
      </w:r>
      <w:del w:id="52" w:author="margaret h. powell" w:date="2005-02-04T09:46:00Z">
        <w:r>
          <w:delText xml:space="preserve"> </w:delText>
        </w:r>
      </w:del>
      <w:r>
        <w:t xml:space="preserve">This means that numerous interdependent and non-trivial steps are involved here. </w:t>
      </w:r>
      <w:del w:id="53" w:author="margaret h. powell" w:date="2005-02-04T09:46:00Z">
        <w:r>
          <w:delText xml:space="preserve"> </w:delText>
        </w:r>
      </w:del>
      <w:r>
        <w:t xml:space="preserve">However, this does not require any conjecturing, planning, abstracting, or explaining, so it is not </w:t>
      </w:r>
      <w:del w:id="54" w:author="margaret h. powell" w:date="2005-02-04T09:46:00Z">
        <w:r>
          <w:delText>l</w:delText>
        </w:r>
      </w:del>
      <w:ins w:id="55" w:author="margaret h. powell" w:date="2005-02-04T09:46:00Z">
        <w:r>
          <w:t>L</w:t>
        </w:r>
      </w:ins>
      <w:r>
        <w:t xml:space="preserve">evel 3.  </w:t>
      </w:r>
    </w:p>
    <w:p w:rsidR="001C5788" w:rsidRDefault="001C5788" w:rsidP="001C5788">
      <w:pPr>
        <w:numPr>
          <w:ins w:id="56" w:author="margaret h. powell" w:date="2005-02-23T10:19:00Z"/>
        </w:numPr>
        <w:ind w:left="-540" w:right="-720"/>
        <w:rPr>
          <w:ins w:id="57" w:author="margaret h. powell" w:date="2005-02-23T10:19:00Z"/>
        </w:rPr>
      </w:pPr>
    </w:p>
    <w:p w:rsidR="001C5788" w:rsidRDefault="001C5788" w:rsidP="001C5788">
      <w:pPr>
        <w:ind w:left="-540" w:right="-720"/>
      </w:pPr>
      <w:r>
        <w:tab/>
        <w:t>This item demonstrates the importance of knowing whether calculators are allowed on the exam</w:t>
      </w:r>
      <w:ins w:id="58" w:author="margaret h. powell" w:date="2005-02-14T08:37:00Z">
        <w:r>
          <w:t>ination</w:t>
        </w:r>
      </w:ins>
      <w:r>
        <w:t xml:space="preserve">s or not. </w:t>
      </w:r>
      <w:del w:id="59" w:author="margaret h. powell" w:date="2005-02-04T09:46:00Z">
        <w:r>
          <w:delText xml:space="preserve"> </w:delText>
        </w:r>
      </w:del>
      <w:r>
        <w:t>If a calculator were allowed on this exam</w:t>
      </w:r>
      <w:ins w:id="60" w:author="margaret h. powell" w:date="2005-02-14T08:37:00Z">
        <w:r>
          <w:t>ination</w:t>
        </w:r>
      </w:ins>
      <w:r>
        <w:t xml:space="preserve">, this would clearly be </w:t>
      </w:r>
      <w:del w:id="61" w:author="margaret h. powell" w:date="2005-02-04T09:46:00Z">
        <w:r>
          <w:delText>l</w:delText>
        </w:r>
      </w:del>
      <w:ins w:id="62" w:author="margaret h. powell" w:date="2005-02-04T09:46:00Z">
        <w:r>
          <w:t>L</w:t>
        </w:r>
      </w:ins>
      <w:r>
        <w:t>evel 1</w:t>
      </w:r>
      <w:ins w:id="63" w:author="margaret h. powell" w:date="2005-02-14T08:37:00Z">
        <w:r>
          <w:t>,</w:t>
        </w:r>
      </w:ins>
      <w:r>
        <w:t xml:space="preserve"> instead of </w:t>
      </w:r>
      <w:del w:id="64" w:author="margaret h. powell" w:date="2005-02-04T09:46:00Z">
        <w:r>
          <w:delText>l</w:delText>
        </w:r>
      </w:del>
      <w:ins w:id="65" w:author="margaret h. powell" w:date="2005-02-04T09:46:00Z">
        <w:r>
          <w:t>L</w:t>
        </w:r>
      </w:ins>
      <w:r>
        <w:t>evel 2.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9)</w:t>
      </w:r>
      <w:r>
        <w:tab/>
      </w:r>
      <w:r>
        <w:rPr>
          <w:u w:val="single"/>
        </w:rPr>
        <w:t>Level 2</w:t>
      </w:r>
      <w:r>
        <w:t xml:space="preserve">. </w:t>
      </w:r>
      <w:ins w:id="66" w:author="margaret h. powell" w:date="2005-07-14T08:23:00Z">
        <w:r>
          <w:t xml:space="preserve"> </w:t>
        </w:r>
      </w:ins>
      <w:del w:id="67" w:author="margaret h. powell" w:date="2005-02-04T09:47:00Z">
        <w:r>
          <w:delText xml:space="preserve"> </w:delText>
        </w:r>
      </w:del>
      <w:r>
        <w:t xml:space="preserve">This is an example of how a problem </w:t>
      </w:r>
      <w:del w:id="68" w:author="margaret h. powell" w:date="2005-02-04T09:47:00Z">
        <w:r>
          <w:delText>being</w:delText>
        </w:r>
      </w:del>
      <w:ins w:id="69" w:author="margaret h. powell" w:date="2005-02-04T09:47:00Z">
        <w:r>
          <w:t>that is</w:t>
        </w:r>
      </w:ins>
      <w:r>
        <w:t xml:space="preserve"> multiple </w:t>
      </w:r>
      <w:proofErr w:type="gramStart"/>
      <w:r>
        <w:t>choice</w:t>
      </w:r>
      <w:proofErr w:type="gramEnd"/>
      <w:r>
        <w:t xml:space="preserve"> can reduce its DOK level. </w:t>
      </w:r>
      <w:del w:id="70" w:author="margaret h. powell" w:date="2005-02-04T09:47:00Z">
        <w:r>
          <w:delText xml:space="preserve"> </w:delText>
        </w:r>
      </w:del>
      <w:r>
        <w:t xml:space="preserve">If the multiple choices were removed here and the </w:t>
      </w:r>
      <w:proofErr w:type="gramStart"/>
      <w:r>
        <w:t>problem were</w:t>
      </w:r>
      <w:proofErr w:type="gramEnd"/>
      <w:r>
        <w:t xml:space="preserve"> left open-ended, it would be </w:t>
      </w:r>
      <w:del w:id="71" w:author="margaret h. powell" w:date="2005-02-04T09:47:00Z">
        <w:r>
          <w:delText>l</w:delText>
        </w:r>
      </w:del>
      <w:ins w:id="72" w:author="margaret h. powell" w:date="2005-02-04T09:47:00Z">
        <w:r>
          <w:t>L</w:t>
        </w:r>
      </w:ins>
      <w:r>
        <w:t xml:space="preserve">evel 3. </w:t>
      </w:r>
      <w:del w:id="73" w:author="margaret h. powell" w:date="2005-02-04T09:47:00Z">
        <w:r>
          <w:delText xml:space="preserve"> </w:delText>
        </w:r>
      </w:del>
      <w:r>
        <w:t>But here the student need only weigh the options against one another, easily discarding “type of survey used” and “ages of people surveyed” as bogeys.</w:t>
      </w:r>
      <w:del w:id="74" w:author="margaret h. powell" w:date="2005-02-04T09:47:00Z">
        <w:r>
          <w:delText xml:space="preserve"> </w:delText>
        </w:r>
      </w:del>
      <w:r>
        <w:t xml:space="preserve"> So they can easily determine that C is immediately better than A or D, without even having to think analytically or creatively about why percent values shown or number of people surveyed would be important information to know.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10)</w:t>
      </w:r>
      <w:r>
        <w:tab/>
      </w:r>
      <w:r>
        <w:rPr>
          <w:u w:val="single"/>
        </w:rPr>
        <w:t>Level 3</w:t>
      </w:r>
      <w:r>
        <w:t>.  This item can be approached through a number of viable strategies: pattern recognition, guess-and-check, algebra, etc.</w:t>
      </w:r>
      <w:del w:id="75" w:author="margaret h. powell" w:date="2005-02-04T09:48:00Z">
        <w:r>
          <w:delText xml:space="preserve"> </w:delText>
        </w:r>
      </w:del>
      <w:r>
        <w:t xml:space="preserve"> </w:t>
      </w:r>
      <w:proofErr w:type="gramStart"/>
      <w:r>
        <w:t>This</w:t>
      </w:r>
      <w:proofErr w:type="gramEnd"/>
      <w:r>
        <w:t xml:space="preserve"> freedom means that the student must make choices and assumptions. </w:t>
      </w:r>
      <w:del w:id="76" w:author="margaret h. powell" w:date="2005-02-04T09:48:00Z">
        <w:r>
          <w:delText xml:space="preserve"> </w:delText>
        </w:r>
      </w:del>
      <w:r>
        <w:t xml:space="preserve">Furthermore, no matter what strategy she employs, she must keep track of a complex logical chain. </w:t>
      </w:r>
      <w:del w:id="77" w:author="margaret h. powell" w:date="2005-02-04T09:48:00Z">
        <w:r>
          <w:delText xml:space="preserve"> </w:delText>
        </w:r>
      </w:del>
      <w:r>
        <w:t>The multiple choices provided do not make this task any less complex.</w:t>
      </w:r>
    </w:p>
    <w:p w:rsidR="001C5788" w:rsidRDefault="001C5788" w:rsidP="001C5788">
      <w:pPr>
        <w:ind w:left="-540" w:right="-720"/>
      </w:pPr>
    </w:p>
    <w:p w:rsidR="001C5788" w:rsidRPr="004E5E51" w:rsidRDefault="001C5788" w:rsidP="001C5788">
      <w:pPr>
        <w:ind w:left="-540" w:right="-720"/>
        <w:rPr>
          <w:b/>
        </w:rPr>
      </w:pPr>
      <w:r w:rsidRPr="004E5E51">
        <w:rPr>
          <w:b/>
        </w:rPr>
        <w:t>Grade 11</w:t>
      </w:r>
      <w:ins w:id="78" w:author="margaret h. powell" w:date="2005-02-14T08:38:00Z">
        <w:r w:rsidRPr="004E5E51">
          <w:rPr>
            <w:b/>
          </w:rPr>
          <w:t xml:space="preserve"> Items</w:t>
        </w:r>
      </w:ins>
      <w:r w:rsidRPr="004E5E51">
        <w:rPr>
          <w:b/>
        </w:rPr>
        <w:t>:</w:t>
      </w:r>
    </w:p>
    <w:p w:rsidR="001C5788" w:rsidRDefault="001C5788" w:rsidP="001C5788">
      <w:pPr>
        <w:ind w:left="-540" w:right="-720"/>
      </w:pPr>
      <w:r>
        <w:tab/>
      </w:r>
    </w:p>
    <w:p w:rsidR="001C5788" w:rsidRDefault="001C5788" w:rsidP="001C5788">
      <w:pPr>
        <w:ind w:left="-540" w:right="-720"/>
      </w:pPr>
      <w:r>
        <w:t>11)</w:t>
      </w:r>
      <w:r>
        <w:tab/>
      </w:r>
      <w:r>
        <w:rPr>
          <w:u w:val="single"/>
        </w:rPr>
        <w:t>Level 3</w:t>
      </w:r>
      <w:r>
        <w:t xml:space="preserve">. </w:t>
      </w:r>
      <w:ins w:id="79" w:author="margaret h. powell" w:date="2005-07-14T08:23:00Z">
        <w:r>
          <w:t xml:space="preserve"> </w:t>
        </w:r>
      </w:ins>
      <w:del w:id="80" w:author="margaret h. powell" w:date="2005-02-04T09:48:00Z">
        <w:r>
          <w:delText xml:space="preserve"> </w:delText>
        </w:r>
      </w:del>
      <w:r>
        <w:t xml:space="preserve">This is another example of an item that is at Level 3 without being open-ended. </w:t>
      </w:r>
      <w:del w:id="81" w:author="margaret h. powell" w:date="2005-02-04T09:48:00Z">
        <w:r>
          <w:delText xml:space="preserve"> </w:delText>
        </w:r>
      </w:del>
      <w:r>
        <w:t>This item requires generalization, reasoning, and hypothesis testing, involving some creativity in choosing examples that test the hypotheses.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12)</w:t>
      </w:r>
      <w:r>
        <w:tab/>
      </w:r>
      <w:r>
        <w:rPr>
          <w:u w:val="single"/>
        </w:rPr>
        <w:t>Level 4</w:t>
      </w:r>
      <w:r>
        <w:t xml:space="preserve">. </w:t>
      </w:r>
      <w:ins w:id="82" w:author="margaret h. powell" w:date="2005-07-14T08:23:00Z">
        <w:r>
          <w:t xml:space="preserve"> </w:t>
        </w:r>
      </w:ins>
      <w:del w:id="83" w:author="margaret h. powell" w:date="2005-02-04T09:48:00Z">
        <w:r>
          <w:delText xml:space="preserve"> </w:delText>
        </w:r>
      </w:del>
      <w:r>
        <w:t xml:space="preserve">This problem requires students to form game strategies, create data, notice number patterns, and justify how and why those patterns arise. </w:t>
      </w:r>
      <w:del w:id="84" w:author="margaret h. powell" w:date="2005-02-04T09:48:00Z">
        <w:r>
          <w:delText xml:space="preserve"> </w:delText>
        </w:r>
      </w:del>
      <w:r>
        <w:t xml:space="preserve">It involves inductive, deductive, and strategic reasoning over an extended period of time, perhaps 30 minutes. </w:t>
      </w:r>
      <w:del w:id="85" w:author="margaret h. powell" w:date="2005-02-04T09:49:00Z">
        <w:r>
          <w:delText xml:space="preserve"> </w:delText>
        </w:r>
      </w:del>
      <w:r>
        <w:t>This may even be a problem best done in pairs or groups within a testing environment.</w:t>
      </w:r>
    </w:p>
    <w:p w:rsidR="001C5788" w:rsidRDefault="001C5788" w:rsidP="001C5788">
      <w:pPr>
        <w:ind w:left="-540" w:right="-720"/>
      </w:pPr>
    </w:p>
    <w:p w:rsidR="001C5788" w:rsidRDefault="001C5788" w:rsidP="001C5788">
      <w:pPr>
        <w:ind w:left="-540" w:right="-720"/>
      </w:pPr>
      <w:r>
        <w:t>13)</w:t>
      </w:r>
      <w:r>
        <w:tab/>
      </w:r>
      <w:r>
        <w:rPr>
          <w:u w:val="single"/>
        </w:rPr>
        <w:t>Level 2</w:t>
      </w:r>
      <w:r>
        <w:t xml:space="preserve">.  This item is not </w:t>
      </w:r>
      <w:del w:id="86" w:author="margaret h. powell" w:date="2005-02-04T09:49:00Z">
        <w:r>
          <w:delText>l</w:delText>
        </w:r>
      </w:del>
      <w:ins w:id="87" w:author="margaret h. powell" w:date="2005-02-04T09:49:00Z">
        <w:r>
          <w:t>L</w:t>
        </w:r>
      </w:ins>
      <w:r>
        <w:t>evel 1 because it is not routine</w:t>
      </w:r>
      <w:ins w:id="88" w:author="margaret h. powell" w:date="2005-02-04T09:49:00Z">
        <w:r>
          <w:t>,</w:t>
        </w:r>
      </w:ins>
      <w:r>
        <w:t xml:space="preserve"> nor does it focus on a memorized definition or procedure. </w:t>
      </w:r>
      <w:del w:id="89" w:author="margaret h. powell" w:date="2005-02-04T09:49:00Z">
        <w:r>
          <w:delText xml:space="preserve"> </w:delText>
        </w:r>
      </w:del>
      <w:r>
        <w:t xml:space="preserve">In fact, it </w:t>
      </w:r>
      <w:del w:id="90" w:author="margaret h. powell" w:date="2005-02-14T08:39:00Z">
        <w:r>
          <w:delText>ha</w:delText>
        </w:r>
      </w:del>
      <w:ins w:id="91" w:author="margaret h. powell" w:date="2005-02-14T08:39:00Z">
        <w:r>
          <w:t>involve</w:t>
        </w:r>
      </w:ins>
      <w:r>
        <w:t>s numerous steps</w:t>
      </w:r>
      <w:del w:id="92" w:author="margaret h. powell" w:date="2005-02-14T08:40:00Z">
        <w:r>
          <w:delText xml:space="preserve"> to it</w:delText>
        </w:r>
      </w:del>
      <w:r>
        <w:t xml:space="preserve">, because it requires students to compare several different pairs of shapes before arriving at the correct answer. </w:t>
      </w:r>
      <w:del w:id="93" w:author="margaret h. powell" w:date="2005-02-14T08:40:00Z">
        <w:r>
          <w:delText xml:space="preserve"> </w:delText>
        </w:r>
      </w:del>
      <w:r>
        <w:t xml:space="preserve">For these reasons, many spatial reasoning items are </w:t>
      </w:r>
      <w:del w:id="94" w:author="margaret h. powell" w:date="2005-02-04T09:49:00Z">
        <w:r>
          <w:delText>l</w:delText>
        </w:r>
      </w:del>
      <w:ins w:id="95" w:author="margaret h. powell" w:date="2005-02-04T09:49:00Z">
        <w:r>
          <w:t>L</w:t>
        </w:r>
      </w:ins>
      <w:r>
        <w:t xml:space="preserve">evel 2.  </w:t>
      </w:r>
    </w:p>
    <w:p w:rsidR="001C5788" w:rsidRDefault="001C5788" w:rsidP="001C5788">
      <w:pPr>
        <w:numPr>
          <w:ins w:id="96" w:author="margaret h. powell" w:date="2005-02-23T10:19:00Z"/>
        </w:numPr>
        <w:ind w:left="-540" w:right="-720"/>
        <w:rPr>
          <w:ins w:id="97" w:author="margaret h. powell" w:date="2005-02-23T10:19:00Z"/>
        </w:rPr>
      </w:pPr>
    </w:p>
    <w:p w:rsidR="001C5788" w:rsidRDefault="001C5788" w:rsidP="001C5788">
      <w:pPr>
        <w:ind w:left="-540" w:right="-720"/>
      </w:pPr>
      <w:r>
        <w:tab/>
        <w:t>Note that this may be a coded as a source</w:t>
      </w:r>
      <w:del w:id="98" w:author="margaret h. powell" w:date="2005-02-04T09:49:00Z">
        <w:r>
          <w:delText xml:space="preserve"> </w:delText>
        </w:r>
      </w:del>
      <w:ins w:id="99" w:author="margaret h. powell" w:date="2005-02-04T09:49:00Z">
        <w:r>
          <w:t>-</w:t>
        </w:r>
      </w:ins>
      <w:r>
        <w:t>of</w:t>
      </w:r>
      <w:del w:id="100" w:author="margaret h. powell" w:date="2005-02-04T09:49:00Z">
        <w:r>
          <w:delText xml:space="preserve"> </w:delText>
        </w:r>
      </w:del>
      <w:ins w:id="101" w:author="margaret h. powell" w:date="2005-02-04T09:49:00Z">
        <w:r>
          <w:t>-</w:t>
        </w:r>
      </w:ins>
      <w:r>
        <w:t>challenge item, because choice C seems to be drawn in a misleading way.</w:t>
      </w:r>
    </w:p>
    <w:p w:rsidR="001C5788" w:rsidRDefault="001C5788" w:rsidP="001C5788">
      <w:pPr>
        <w:pStyle w:val="BodyTextIndent2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ind w:left="-540" w:right="-720" w:firstLine="0"/>
      </w:pPr>
    </w:p>
    <w:p w:rsidR="001C5788" w:rsidRDefault="001C5788" w:rsidP="001C5788">
      <w:pPr>
        <w:ind w:left="-540" w:right="-720"/>
      </w:pPr>
      <w:r>
        <w:t>14)</w:t>
      </w:r>
      <w:r>
        <w:tab/>
      </w:r>
      <w:r>
        <w:rPr>
          <w:u w:val="single"/>
        </w:rPr>
        <w:t>Level 3</w:t>
      </w:r>
      <w:r>
        <w:t xml:space="preserve">. </w:t>
      </w:r>
      <w:ins w:id="102" w:author="margaret h. powell" w:date="2005-02-23T10:19:00Z">
        <w:r>
          <w:t xml:space="preserve"> </w:t>
        </w:r>
      </w:ins>
      <w:del w:id="103" w:author="margaret h. powell" w:date="2005-02-23T10:19:00Z">
        <w:r>
          <w:delText xml:space="preserve"> </w:delText>
        </w:r>
      </w:del>
      <w:r>
        <w:t>This item gives the student a new definition and asks her to</w:t>
      </w:r>
      <w:ins w:id="104" w:author="margaret h. powell" w:date="2005-07-14T08:24:00Z">
        <w:r>
          <w:t xml:space="preserve"> use it as a basis for</w:t>
        </w:r>
      </w:ins>
      <w:r>
        <w:t xml:space="preserve"> reason</w:t>
      </w:r>
      <w:del w:id="105" w:author="margaret h. powell" w:date="2005-07-14T08:24:00Z">
        <w:r>
          <w:delText xml:space="preserve"> us</w:delText>
        </w:r>
      </w:del>
      <w:r>
        <w:t>ing</w:t>
      </w:r>
      <w:del w:id="106" w:author="margaret h. powell" w:date="2005-07-14T08:24:00Z">
        <w:r>
          <w:delText xml:space="preserve"> it</w:delText>
        </w:r>
      </w:del>
      <w:r>
        <w:t xml:space="preserve">. </w:t>
      </w:r>
      <w:del w:id="107" w:author="margaret h. powell" w:date="2005-02-04T09:50:00Z">
        <w:r>
          <w:delText xml:space="preserve"> </w:delText>
        </w:r>
      </w:del>
      <w:r>
        <w:t xml:space="preserve">In order to ascertain </w:t>
      </w:r>
      <w:del w:id="108" w:author="margaret h. powell" w:date="2005-02-04T09:50:00Z">
        <w:r>
          <w:delText>if</w:delText>
        </w:r>
      </w:del>
      <w:ins w:id="109" w:author="margaret h. powell" w:date="2005-02-04T09:50:00Z">
        <w:r>
          <w:t>whether</w:t>
        </w:r>
      </w:ins>
      <w:r>
        <w:t xml:space="preserve"> the student really understands the asymptotic behavior that makes a 6% effective rate impossible, this item </w:t>
      </w:r>
      <w:r>
        <w:rPr>
          <w:i/>
        </w:rPr>
        <w:t>must</w:t>
      </w:r>
      <w:r>
        <w:t xml:space="preserve"> be open-ended. </w:t>
      </w:r>
      <w:del w:id="110" w:author="margaret h. powell" w:date="2005-02-04T09:50:00Z">
        <w:r>
          <w:delText xml:space="preserve"> </w:delText>
        </w:r>
      </w:del>
      <w:r>
        <w:t xml:space="preserve">This is why most </w:t>
      </w:r>
      <w:del w:id="111" w:author="margaret h. powell" w:date="2005-02-04T09:50:00Z">
        <w:r>
          <w:delText>l</w:delText>
        </w:r>
      </w:del>
      <w:ins w:id="112" w:author="margaret h. powell" w:date="2005-02-04T09:50:00Z">
        <w:r>
          <w:t>L</w:t>
        </w:r>
      </w:ins>
      <w:r>
        <w:t>evel 3 items are open-response</w:t>
      </w:r>
      <w:ins w:id="113" w:author="margaret h. powell" w:date="2005-02-14T08:40:00Z">
        <w:r>
          <w:t xml:space="preserve"> items</w:t>
        </w:r>
      </w:ins>
      <w:r>
        <w:t xml:space="preserve">, because the complexity of thinking they require the students to display could not be displayed using </w:t>
      </w:r>
      <w:ins w:id="114" w:author="margaret h. powell" w:date="2005-07-14T08:25:00Z">
        <w:r>
          <w:t xml:space="preserve">the </w:t>
        </w:r>
      </w:ins>
      <w:proofErr w:type="gramStart"/>
      <w:r>
        <w:t>multiple choice</w:t>
      </w:r>
      <w:proofErr w:type="gramEnd"/>
      <w:del w:id="115" w:author="margaret h. powell" w:date="2005-07-14T08:25:00Z">
        <w:r>
          <w:delText>s</w:delText>
        </w:r>
      </w:del>
      <w:ins w:id="116" w:author="margaret h. powell" w:date="2005-07-14T08:25:00Z">
        <w:r>
          <w:t xml:space="preserve"> option</w:t>
        </w:r>
      </w:ins>
      <w:r>
        <w:t>.</w:t>
      </w:r>
    </w:p>
    <w:p w:rsidR="001C5788" w:rsidRDefault="001C5788" w:rsidP="001C5788">
      <w:pPr>
        <w:pStyle w:val="BodyTextIndent2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ind w:left="-540" w:right="-720" w:firstLine="0"/>
      </w:pPr>
    </w:p>
    <w:p w:rsidR="001C5788" w:rsidRDefault="001C5788" w:rsidP="001C5788">
      <w:pPr>
        <w:pStyle w:val="BodyTextIndent2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ind w:left="-540" w:right="-720" w:firstLine="0"/>
      </w:pPr>
      <w:r>
        <w:t>15)</w:t>
      </w:r>
      <w:r>
        <w:tab/>
      </w:r>
      <w:r>
        <w:rPr>
          <w:u w:val="single"/>
        </w:rPr>
        <w:t>Level 3</w:t>
      </w:r>
      <w:r>
        <w:t>.  If a multiple-choice item is Level 3, often it is because the multiple choices do not constrain or guide the possible solutions.</w:t>
      </w:r>
      <w:del w:id="117" w:author="margaret h. powell" w:date="2005-02-04T09:50:00Z">
        <w:r>
          <w:delText xml:space="preserve"> </w:delText>
        </w:r>
      </w:del>
      <w:r>
        <w:t xml:space="preserve"> The choices here allow for </w:t>
      </w:r>
      <w:r>
        <w:rPr>
          <w:i/>
        </w:rPr>
        <w:t>all</w:t>
      </w:r>
      <w:r>
        <w:t xml:space="preserve"> possible responses to this item, including the response that the problem cannot be solved.  This gives such an item the character of an open-ended item, even though it </w:t>
      </w:r>
      <w:del w:id="118" w:author="margaret h. powell" w:date="2005-02-04T09:50:00Z">
        <w:r>
          <w:delText xml:space="preserve">isn’t </w:delText>
        </w:r>
      </w:del>
      <w:ins w:id="119" w:author="margaret h. powell" w:date="2005-02-04T09:50:00Z">
        <w:r>
          <w:t xml:space="preserve">is not </w:t>
        </w:r>
      </w:ins>
      <w:r>
        <w:t>one</w:t>
      </w:r>
    </w:p>
    <w:p w:rsidR="001C5788" w:rsidRDefault="001C5788" w:rsidP="001C5788">
      <w:pPr>
        <w:pStyle w:val="BodyTextIndent2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ind w:left="-540" w:right="-720" w:firstLine="0"/>
        <w:rPr>
          <w:del w:id="120" w:author="margaret h. powell" w:date="2005-06-10T11:21:00Z"/>
          <w:sz w:val="28"/>
        </w:rPr>
        <w:sectPr w:rsidR="001C5788">
          <w:footerReference w:type="default" r:id="rId5"/>
          <w:pgSz w:w="12240" w:h="15840"/>
          <w:pgMar w:top="1440" w:right="1800" w:bottom="1440" w:left="1800" w:gutter="0"/>
          <w:docGrid w:linePitch="360"/>
        </w:sectPr>
      </w:pPr>
      <w:r>
        <w:rPr>
          <w:sz w:val="28"/>
        </w:rPr>
        <w:t xml:space="preserve"> </w:t>
      </w:r>
    </w:p>
    <w:p w:rsidR="00EB1E6A" w:rsidRDefault="00610B2A"/>
    <w:sectPr w:rsidR="00EB1E6A" w:rsidSect="00A312F1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F9" w:rsidRPr="00C560F9" w:rsidRDefault="00610B2A" w:rsidP="00C560F9">
    <w:pPr>
      <w:rPr>
        <w:sz w:val="20"/>
        <w:szCs w:val="20"/>
      </w:rPr>
    </w:pPr>
    <w:r>
      <w:rPr>
        <w:sz w:val="20"/>
        <w:szCs w:val="20"/>
      </w:rPr>
      <w:t>Webb, N</w:t>
    </w:r>
    <w:r>
      <w:rPr>
        <w:sz w:val="20"/>
        <w:szCs w:val="20"/>
      </w:rPr>
      <w:t xml:space="preserve">orman, </w:t>
    </w:r>
    <w:proofErr w:type="spellStart"/>
    <w:r>
      <w:rPr>
        <w:sz w:val="20"/>
        <w:szCs w:val="20"/>
      </w:rPr>
      <w:t>et.al</w:t>
    </w:r>
    <w:proofErr w:type="spellEnd"/>
    <w:proofErr w:type="gramStart"/>
    <w:r>
      <w:rPr>
        <w:sz w:val="20"/>
        <w:szCs w:val="20"/>
      </w:rPr>
      <w:t>.,</w:t>
    </w:r>
    <w:proofErr w:type="gramEnd"/>
    <w:r>
      <w:rPr>
        <w:sz w:val="20"/>
        <w:szCs w:val="20"/>
      </w:rPr>
      <w:t xml:space="preserve"> </w:t>
    </w:r>
    <w:r w:rsidRPr="00C560F9">
      <w:rPr>
        <w:i/>
        <w:sz w:val="20"/>
        <w:szCs w:val="20"/>
      </w:rPr>
      <w:t>Web Alignment Tool (WAT) Training Manual</w:t>
    </w:r>
    <w:r>
      <w:rPr>
        <w:sz w:val="20"/>
        <w:szCs w:val="20"/>
      </w:rPr>
      <w:t xml:space="preserve">, 2005. </w:t>
    </w:r>
  </w:p>
  <w:p w:rsidR="00C560F9" w:rsidRPr="00C560F9" w:rsidRDefault="00610B2A">
    <w:pPr>
      <w:pStyle w:val="Footer"/>
      <w:rPr>
        <w:sz w:val="20"/>
        <w:szCs w:val="20"/>
      </w:rPr>
    </w:pPr>
  </w:p>
  <w:p w:rsidR="00C560F9" w:rsidRDefault="00610B2A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6ACE2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2D79F4"/>
    <w:multiLevelType w:val="hybridMultilevel"/>
    <w:tmpl w:val="A3242A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D5096"/>
    <w:multiLevelType w:val="hybridMultilevel"/>
    <w:tmpl w:val="C2EC5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431CF2"/>
    <w:multiLevelType w:val="hybridMultilevel"/>
    <w:tmpl w:val="A9500CE4"/>
    <w:lvl w:ilvl="0" w:tplc="C7686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B902FF"/>
    <w:multiLevelType w:val="hybridMultilevel"/>
    <w:tmpl w:val="20B2B0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077547"/>
    <w:multiLevelType w:val="hybridMultilevel"/>
    <w:tmpl w:val="0986AD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5F0ECA"/>
    <w:multiLevelType w:val="hybridMultilevel"/>
    <w:tmpl w:val="119610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6C66D7"/>
    <w:multiLevelType w:val="hybridMultilevel"/>
    <w:tmpl w:val="2CB218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9B576C"/>
    <w:multiLevelType w:val="hybridMultilevel"/>
    <w:tmpl w:val="2D100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0F1609"/>
    <w:multiLevelType w:val="hybridMultilevel"/>
    <w:tmpl w:val="0018CF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DA91E1B"/>
    <w:multiLevelType w:val="hybridMultilevel"/>
    <w:tmpl w:val="3D543F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68A24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5DE44A2E"/>
    <w:multiLevelType w:val="hybridMultilevel"/>
    <w:tmpl w:val="05CE32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A64680"/>
    <w:multiLevelType w:val="hybridMultilevel"/>
    <w:tmpl w:val="B15C86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AB1903"/>
    <w:multiLevelType w:val="hybridMultilevel"/>
    <w:tmpl w:val="7242C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BE6605"/>
    <w:multiLevelType w:val="hybridMultilevel"/>
    <w:tmpl w:val="1982E0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FD5E6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>
    <w:nsid w:val="7BB94CD9"/>
    <w:multiLevelType w:val="hybridMultilevel"/>
    <w:tmpl w:val="7B303F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163F5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14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  <w:num w:numId="11">
    <w:abstractNumId w:val="12"/>
  </w:num>
  <w:num w:numId="12">
    <w:abstractNumId w:val="13"/>
  </w:num>
  <w:num w:numId="13">
    <w:abstractNumId w:val="15"/>
  </w:num>
  <w:num w:numId="14">
    <w:abstractNumId w:val="17"/>
  </w:num>
  <w:num w:numId="15">
    <w:abstractNumId w:val="4"/>
  </w:num>
  <w:num w:numId="16">
    <w:abstractNumId w:val="11"/>
  </w:num>
  <w:num w:numId="17">
    <w:abstractNumId w:val="3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C5788"/>
    <w:rsid w:val="001C5788"/>
    <w:rsid w:val="00610B2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78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C5788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1C5788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link w:val="Heading3Char"/>
    <w:qFormat/>
    <w:rsid w:val="001C57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C5788"/>
    <w:pPr>
      <w:keepNext/>
      <w:jc w:val="center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qFormat/>
    <w:rsid w:val="001C5788"/>
    <w:pPr>
      <w:keepNext/>
      <w:jc w:val="center"/>
      <w:outlineLvl w:val="4"/>
    </w:pPr>
    <w:rPr>
      <w:b/>
      <w:bCs/>
      <w:sz w:val="44"/>
      <w:szCs w:val="44"/>
    </w:rPr>
  </w:style>
  <w:style w:type="paragraph" w:styleId="Heading6">
    <w:name w:val="heading 6"/>
    <w:basedOn w:val="Normal"/>
    <w:next w:val="Normal"/>
    <w:link w:val="Heading6Char"/>
    <w:qFormat/>
    <w:rsid w:val="001C578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C5788"/>
    <w:pPr>
      <w:keepNext/>
      <w:outlineLvl w:val="6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C5788"/>
    <w:pPr>
      <w:keepNext/>
      <w:suppressAutoHyphens/>
      <w:jc w:val="center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link w:val="Heading9Char"/>
    <w:qFormat/>
    <w:rsid w:val="001C5788"/>
    <w:pPr>
      <w:keepNext/>
      <w:jc w:val="center"/>
      <w:outlineLvl w:val="8"/>
    </w:pPr>
    <w:rPr>
      <w:b/>
      <w:sz w:val="36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1C5788"/>
    <w:rPr>
      <w:rFonts w:ascii="Times New Roman" w:eastAsia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rsid w:val="001C5788"/>
    <w:rPr>
      <w:rFonts w:ascii="Times New Roman" w:eastAsia="Times New Roman" w:hAnsi="Times New Roman" w:cs="Times New Roman"/>
      <w:i/>
      <w:iCs/>
    </w:rPr>
  </w:style>
  <w:style w:type="character" w:customStyle="1" w:styleId="Heading3Char">
    <w:name w:val="Heading 3 Char"/>
    <w:basedOn w:val="DefaultParagraphFont"/>
    <w:link w:val="Heading3"/>
    <w:rsid w:val="001C578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1C578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Heading5Char">
    <w:name w:val="Heading 5 Char"/>
    <w:basedOn w:val="DefaultParagraphFont"/>
    <w:link w:val="Heading5"/>
    <w:rsid w:val="001C578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Heading6Char">
    <w:name w:val="Heading 6 Char"/>
    <w:basedOn w:val="DefaultParagraphFont"/>
    <w:link w:val="Heading6"/>
    <w:rsid w:val="001C5788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1C5788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C5788"/>
    <w:rPr>
      <w:rFonts w:ascii="Times New Roman" w:eastAsia="Times New Roman" w:hAnsi="Times New Roman" w:cs="Times New Roman"/>
      <w:b/>
      <w:bCs/>
      <w:u w:val="single"/>
    </w:rPr>
  </w:style>
  <w:style w:type="character" w:customStyle="1" w:styleId="Heading9Char">
    <w:name w:val="Heading 9 Char"/>
    <w:basedOn w:val="DefaultParagraphFont"/>
    <w:link w:val="Heading9"/>
    <w:rsid w:val="001C5788"/>
    <w:rPr>
      <w:rFonts w:ascii="Times New Roman" w:eastAsia="Times New Roman" w:hAnsi="Times New Roman" w:cs="Times New Roman"/>
      <w:b/>
      <w:sz w:val="36"/>
      <w:szCs w:val="48"/>
    </w:rPr>
  </w:style>
  <w:style w:type="paragraph" w:styleId="BalloonText">
    <w:name w:val="Balloon Text"/>
    <w:basedOn w:val="Normal"/>
    <w:link w:val="BalloonTextChar"/>
    <w:semiHidden/>
    <w:rsid w:val="001C5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C5788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rsid w:val="001C5788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qFormat/>
    <w:rsid w:val="001C5788"/>
    <w:pPr>
      <w:jc w:val="center"/>
    </w:pPr>
    <w:rPr>
      <w:b/>
      <w:bCs/>
      <w:u w:val="single"/>
    </w:rPr>
  </w:style>
  <w:style w:type="character" w:customStyle="1" w:styleId="TitleChar">
    <w:name w:val="Title Char"/>
    <w:basedOn w:val="DefaultParagraphFont"/>
    <w:link w:val="Title"/>
    <w:rsid w:val="001C5788"/>
    <w:rPr>
      <w:rFonts w:ascii="Times New Roman" w:eastAsia="Times New Roman" w:hAnsi="Times New Roman" w:cs="Times New Roman"/>
      <w:b/>
      <w:bCs/>
      <w:u w:val="single"/>
    </w:rPr>
  </w:style>
  <w:style w:type="paragraph" w:styleId="Header">
    <w:name w:val="header"/>
    <w:basedOn w:val="Normal"/>
    <w:link w:val="HeaderChar"/>
    <w:rsid w:val="001C5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C5788"/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rsid w:val="001C5788"/>
    <w:pPr>
      <w:widowControl w:val="0"/>
      <w:autoSpaceDE w:val="0"/>
      <w:autoSpaceDN w:val="0"/>
      <w:adjustRightInd w:val="0"/>
    </w:pPr>
  </w:style>
  <w:style w:type="character" w:customStyle="1" w:styleId="BodyTextIndentChar">
    <w:name w:val="Body Text Indent Char"/>
    <w:basedOn w:val="DefaultParagraphFont"/>
    <w:link w:val="BodyTextIndent"/>
    <w:rsid w:val="001C5788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1C5788"/>
    <w:pPr>
      <w:widowControl w:val="0"/>
      <w:suppressAutoHyphens/>
      <w:ind w:firstLine="720"/>
    </w:pPr>
  </w:style>
  <w:style w:type="character" w:customStyle="1" w:styleId="BodyTextIndent2Char">
    <w:name w:val="Body Text Indent 2 Char"/>
    <w:basedOn w:val="DefaultParagraphFont"/>
    <w:link w:val="BodyTextIndent2"/>
    <w:rsid w:val="001C5788"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rsid w:val="001C578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C5788"/>
    <w:rPr>
      <w:rFonts w:ascii="Times New Roman" w:eastAsia="Times New Roman" w:hAnsi="Times New Roman" w:cs="Times New Roman"/>
      <w:sz w:val="16"/>
      <w:szCs w:val="16"/>
    </w:rPr>
  </w:style>
  <w:style w:type="character" w:styleId="Emphasis">
    <w:name w:val="Emphasis"/>
    <w:basedOn w:val="DefaultParagraphFont"/>
    <w:qFormat/>
    <w:rsid w:val="001C5788"/>
    <w:rPr>
      <w:i/>
      <w:iCs/>
    </w:rPr>
  </w:style>
  <w:style w:type="character" w:styleId="Strong">
    <w:name w:val="Strong"/>
    <w:basedOn w:val="DefaultParagraphFont"/>
    <w:qFormat/>
    <w:rsid w:val="001C5788"/>
    <w:rPr>
      <w:b/>
      <w:bCs/>
    </w:rPr>
  </w:style>
  <w:style w:type="character" w:styleId="Hyperlink">
    <w:name w:val="Hyperlink"/>
    <w:basedOn w:val="DefaultParagraphFont"/>
    <w:rsid w:val="001C5788"/>
    <w:rPr>
      <w:strike w:val="0"/>
      <w:dstrike w:val="0"/>
      <w:color w:val="003366"/>
      <w:u w:val="none"/>
      <w:effect w:val="none"/>
    </w:rPr>
  </w:style>
  <w:style w:type="paragraph" w:styleId="z-TopofForm">
    <w:name w:val="HTML Top of Form"/>
    <w:basedOn w:val="Normal"/>
    <w:next w:val="Normal"/>
    <w:link w:val="z-TopofFormChar"/>
    <w:hidden/>
    <w:rsid w:val="001C578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1C578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1C578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1C5788"/>
    <w:rPr>
      <w:rFonts w:ascii="Arial" w:eastAsia="Times New Roman" w:hAnsi="Arial" w:cs="Arial"/>
      <w:vanish/>
      <w:sz w:val="16"/>
      <w:szCs w:val="16"/>
    </w:rPr>
  </w:style>
  <w:style w:type="character" w:customStyle="1" w:styleId="normalred1">
    <w:name w:val="normalred1"/>
    <w:basedOn w:val="DefaultParagraphFont"/>
    <w:rsid w:val="001C5788"/>
    <w:rPr>
      <w:rFonts w:ascii="Tahoma" w:hAnsi="Tahoma" w:cs="Tahoma" w:hint="default"/>
      <w:b/>
      <w:bCs/>
      <w:color w:val="FF0000"/>
      <w:sz w:val="18"/>
      <w:szCs w:val="18"/>
    </w:rPr>
  </w:style>
  <w:style w:type="character" w:customStyle="1" w:styleId="normalbold1">
    <w:name w:val="normalbold1"/>
    <w:basedOn w:val="DefaultParagraphFont"/>
    <w:rsid w:val="001C5788"/>
    <w:rPr>
      <w:rFonts w:ascii="Tahoma" w:hAnsi="Tahoma" w:cs="Tahoma" w:hint="default"/>
      <w:b/>
      <w:bCs/>
      <w:sz w:val="17"/>
      <w:szCs w:val="17"/>
    </w:rPr>
  </w:style>
  <w:style w:type="character" w:customStyle="1" w:styleId="Hyperlink1">
    <w:name w:val="Hyperlink1"/>
    <w:basedOn w:val="DefaultParagraphFont"/>
    <w:rsid w:val="001C5788"/>
    <w:rPr>
      <w:color w:val="006600"/>
      <w:u w:val="single"/>
    </w:rPr>
  </w:style>
  <w:style w:type="paragraph" w:customStyle="1" w:styleId="normal0">
    <w:name w:val="normal"/>
    <w:basedOn w:val="Normal"/>
    <w:rsid w:val="001C5788"/>
    <w:pPr>
      <w:spacing w:before="100" w:beforeAutospacing="1" w:after="100" w:afterAutospacing="1"/>
    </w:pPr>
    <w:rPr>
      <w:color w:val="000000"/>
    </w:rPr>
  </w:style>
  <w:style w:type="character" w:styleId="FollowedHyperlink">
    <w:name w:val="FollowedHyperlink"/>
    <w:basedOn w:val="DefaultParagraphFont"/>
    <w:rsid w:val="001C578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1C5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78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1C5788"/>
  </w:style>
  <w:style w:type="paragraph" w:styleId="ListBullet">
    <w:name w:val="List Bullet"/>
    <w:basedOn w:val="Normal"/>
    <w:autoRedefine/>
    <w:rsid w:val="001C5788"/>
    <w:pPr>
      <w:numPr>
        <w:numId w:val="18"/>
      </w:numPr>
    </w:pPr>
  </w:style>
  <w:style w:type="paragraph" w:styleId="BodyText">
    <w:name w:val="Body Text"/>
    <w:basedOn w:val="Normal"/>
    <w:link w:val="BodyTextChar"/>
    <w:rsid w:val="001C578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C5788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semiHidden/>
    <w:rsid w:val="001C578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C578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1C5788"/>
    <w:rPr>
      <w:vertAlign w:val="superscript"/>
    </w:rPr>
  </w:style>
  <w:style w:type="paragraph" w:customStyle="1" w:styleId="indent">
    <w:name w:val="indent"/>
    <w:basedOn w:val="Normal"/>
    <w:rsid w:val="001C5788"/>
    <w:pPr>
      <w:spacing w:after="150"/>
      <w:ind w:left="600"/>
    </w:pPr>
  </w:style>
  <w:style w:type="character" w:customStyle="1" w:styleId="cbtext1">
    <w:name w:val="cbtext1"/>
    <w:basedOn w:val="DefaultParagraphFont"/>
    <w:rsid w:val="001C5788"/>
    <w:rPr>
      <w:b/>
      <w:bCs/>
      <w:color w:val="003366"/>
    </w:rPr>
  </w:style>
  <w:style w:type="paragraph" w:styleId="BodyText3">
    <w:name w:val="Body Text 3"/>
    <w:basedOn w:val="Normal"/>
    <w:link w:val="BodyText3Char"/>
    <w:rsid w:val="001C5788"/>
    <w:rPr>
      <w:rFonts w:ascii="Arial" w:hAnsi="Arial" w:cs="Arial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C5788"/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rsid w:val="001C5788"/>
    <w:rPr>
      <w:i/>
      <w:iCs/>
    </w:rPr>
  </w:style>
  <w:style w:type="character" w:customStyle="1" w:styleId="BodyText2Char">
    <w:name w:val="Body Text 2 Char"/>
    <w:basedOn w:val="DefaultParagraphFont"/>
    <w:link w:val="BodyText2"/>
    <w:rsid w:val="001C5788"/>
    <w:rPr>
      <w:rFonts w:ascii="Times New Roman" w:eastAsia="Times New Roman" w:hAnsi="Times New Roman" w:cs="Times New Roman"/>
      <w:i/>
      <w:iCs/>
    </w:rPr>
  </w:style>
  <w:style w:type="character" w:customStyle="1" w:styleId="normalbold">
    <w:name w:val="normalbold"/>
    <w:basedOn w:val="DefaultParagraphFont"/>
    <w:rsid w:val="001C5788"/>
  </w:style>
  <w:style w:type="paragraph" w:styleId="BlockText">
    <w:name w:val="Block Text"/>
    <w:basedOn w:val="Normal"/>
    <w:rsid w:val="001C5788"/>
    <w:pPr>
      <w:shd w:val="clear" w:color="auto" w:fill="C0C0C0"/>
      <w:ind w:left="720" w:right="432"/>
    </w:pPr>
    <w:rPr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4851</Characters>
  <Application>Microsoft Macintosh Word</Application>
  <DocSecurity>0</DocSecurity>
  <Lines>40</Lines>
  <Paragraphs>9</Paragraphs>
  <ScaleCrop>false</ScaleCrop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cp:lastModifiedBy>Cathy Enders</cp:lastModifiedBy>
  <cp:revision>2</cp:revision>
  <dcterms:created xsi:type="dcterms:W3CDTF">2012-05-03T16:10:00Z</dcterms:created>
  <dcterms:modified xsi:type="dcterms:W3CDTF">2012-05-03T16:13:00Z</dcterms:modified>
</cp:coreProperties>
</file>